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9B44D48" wp14:editId="7505A04A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D80476D" wp14:editId="6D410D5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Hudec Branislav" w:date="2018-02-20T09:33:00Z">
            <w:r w:rsidR="00EE5060" w:rsidDel="00410046">
              <w:rPr>
                <w:b/>
                <w:sz w:val="32"/>
                <w:szCs w:val="32"/>
              </w:rPr>
              <w:delText>3</w:delText>
            </w:r>
          </w:del>
          <w:ins w:id="1" w:author="Hudec Branislav" w:date="2018-02-20T09:33:00Z">
            <w:r w:rsidR="00410046">
              <w:rPr>
                <w:b/>
                <w:sz w:val="32"/>
                <w:szCs w:val="32"/>
              </w:rPr>
              <w:t>4</w:t>
            </w:r>
          </w:ins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D006A3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30E1F" w:rsidP="00EE5060">
                <w:pPr>
                  <w:jc w:val="both"/>
                  <w:rPr>
                    <w:szCs w:val="20"/>
                  </w:rPr>
                </w:pPr>
                <w:del w:id="2" w:author="Branislav Hudec" w:date="2018-04-29T22:38:00Z">
                  <w:r w:rsidDel="001629AE">
                    <w:rPr>
                      <w:szCs w:val="20"/>
                    </w:rPr>
                    <w:delText>28.03.2017</w:delText>
                  </w:r>
                </w:del>
                <w:ins w:id="3" w:author="Hudec Branislav" w:date="2018-02-20T09:33:00Z">
                  <w:del w:id="4" w:author="Branislav Hudec" w:date="2018-04-29T22:38:00Z">
                    <w:r w:rsidR="00410046" w:rsidDel="001629AE">
                      <w:rPr>
                        <w:szCs w:val="20"/>
                      </w:rPr>
                      <w:delText>21.03.2018</w:delText>
                    </w:r>
                  </w:del>
                </w:ins>
                <w:ins w:id="5" w:author="Branislav Hudec" w:date="2018-04-29T22:38:00Z">
                  <w:r w:rsidR="001629AE">
                    <w:rPr>
                      <w:szCs w:val="20"/>
                    </w:rPr>
                    <w:t>30.04.2018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30E1F" w:rsidP="00EE5060">
                <w:pPr>
                  <w:jc w:val="both"/>
                  <w:rPr>
                    <w:szCs w:val="20"/>
                  </w:rPr>
                </w:pPr>
                <w:del w:id="6" w:author="Branislav Hudec" w:date="2018-04-29T22:38:00Z">
                  <w:r w:rsidDel="001629AE">
                    <w:rPr>
                      <w:szCs w:val="20"/>
                    </w:rPr>
                    <w:delText>28.03.2017</w:delText>
                  </w:r>
                </w:del>
                <w:ins w:id="7" w:author="Hudec Branislav" w:date="2018-02-20T09:34:00Z">
                  <w:del w:id="8" w:author="Branislav Hudec" w:date="2018-04-29T22:38:00Z">
                    <w:r w:rsidR="00410046" w:rsidDel="001629AE">
                      <w:rPr>
                        <w:szCs w:val="20"/>
                      </w:rPr>
                      <w:delText>21.03.2018</w:delText>
                    </w:r>
                  </w:del>
                </w:ins>
                <w:ins w:id="9" w:author="Branislav Hudec" w:date="2018-04-29T22:38:00Z">
                  <w:r w:rsidR="001629AE">
                    <w:rPr>
                      <w:szCs w:val="20"/>
                    </w:rPr>
                    <w:t>30.04.2018</w:t>
                  </w:r>
                </w:ins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</w:t>
      </w:r>
      <w:bookmarkStart w:id="10" w:name="_GoBack"/>
      <w:bookmarkEnd w:id="10"/>
      <w:r w:rsidR="003F40B7">
        <w:t>nov v znení neskorších predpisov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6A3" w:rsidRDefault="00D006A3" w:rsidP="00B948E0">
      <w:r>
        <w:separator/>
      </w:r>
    </w:p>
  </w:endnote>
  <w:endnote w:type="continuationSeparator" w:id="0">
    <w:p w:rsidR="00D006A3" w:rsidRDefault="00D006A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52918E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94966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6A3" w:rsidRDefault="00D006A3" w:rsidP="00B948E0">
      <w:r>
        <w:separator/>
      </w:r>
    </w:p>
  </w:footnote>
  <w:footnote w:type="continuationSeparator" w:id="0">
    <w:p w:rsidR="00D006A3" w:rsidRDefault="00D006A3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1438D0" wp14:editId="2ED46DE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5909E1" id="Rovná spojnica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130E1F" w:rsidP="0045303B">
        <w:pPr>
          <w:pStyle w:val="Hlavika"/>
          <w:jc w:val="right"/>
        </w:pPr>
        <w:del w:id="11" w:author="Tibor Barna" w:date="2018-04-30T09:40:00Z">
          <w:r w:rsidDel="00E94966">
            <w:rPr>
              <w:szCs w:val="20"/>
            </w:rPr>
            <w:delText>28.03.2017</w:delText>
          </w:r>
        </w:del>
        <w:ins w:id="12" w:author="Tibor Barna" w:date="2018-04-30T09:40:00Z">
          <w:r w:rsidR="00E94966">
            <w:rPr>
              <w:szCs w:val="20"/>
            </w:rPr>
            <w:t>30.04.2018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anislav Hudec">
    <w15:presenceInfo w15:providerId="Windows Live" w15:userId="c6adf3c13959a7cb"/>
  </w15:person>
  <w15:person w15:author="Tibor Barna">
    <w15:presenceInfo w15:providerId="AD" w15:userId="S-1-5-21-1933036909-321857055-1030881100-1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4138B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67E1"/>
    <w:rsid w:val="003A73FF"/>
    <w:rsid w:val="003B0DFE"/>
    <w:rsid w:val="003B1B69"/>
    <w:rsid w:val="003B2F8A"/>
    <w:rsid w:val="003B61C8"/>
    <w:rsid w:val="003B69BD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B49EF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5092"/>
    <w:rsid w:val="00CC78C8"/>
    <w:rsid w:val="00CD2B96"/>
    <w:rsid w:val="00CD3D13"/>
    <w:rsid w:val="00CD4054"/>
    <w:rsid w:val="00CE38C5"/>
    <w:rsid w:val="00CE7535"/>
    <w:rsid w:val="00D006A3"/>
    <w:rsid w:val="00D05350"/>
    <w:rsid w:val="00D11736"/>
    <w:rsid w:val="00D12E0B"/>
    <w:rsid w:val="00D17CFD"/>
    <w:rsid w:val="00D434C3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94966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60497"/>
    <w:rsid w:val="00F64F3B"/>
    <w:rsid w:val="00F67358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1726DCAD-8F1D-4357-A7D8-E5EDC06B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5C58"/>
    <w:rsid w:val="001169A0"/>
    <w:rsid w:val="00172340"/>
    <w:rsid w:val="002B4A4D"/>
    <w:rsid w:val="00317B1B"/>
    <w:rsid w:val="00373453"/>
    <w:rsid w:val="00387D95"/>
    <w:rsid w:val="003D5225"/>
    <w:rsid w:val="004542AC"/>
    <w:rsid w:val="004A0642"/>
    <w:rsid w:val="004D0A51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A073A"/>
    <w:rsid w:val="00913E1F"/>
    <w:rsid w:val="00A75A21"/>
    <w:rsid w:val="00A8120D"/>
    <w:rsid w:val="00AE2C60"/>
    <w:rsid w:val="00AE5524"/>
    <w:rsid w:val="00BF4F3E"/>
    <w:rsid w:val="00CC1D22"/>
    <w:rsid w:val="00DB7443"/>
    <w:rsid w:val="00E0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57CB-D7D3-4002-AA17-80FCBF47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5</cp:revision>
  <cp:lastPrinted>2016-01-04T09:51:00Z</cp:lastPrinted>
  <dcterms:created xsi:type="dcterms:W3CDTF">2018-04-27T16:20:00Z</dcterms:created>
  <dcterms:modified xsi:type="dcterms:W3CDTF">2018-04-30T07:40:00Z</dcterms:modified>
</cp:coreProperties>
</file>